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FDE" w:rsidRPr="00526D7E" w:rsidRDefault="00A60FDE" w:rsidP="00A60FDE">
      <w:pPr>
        <w:ind w:left="0" w:firstLine="0"/>
        <w:jc w:val="center"/>
      </w:pPr>
      <w:r>
        <w:rPr>
          <w:b/>
          <w:sz w:val="36"/>
        </w:rPr>
        <w:t>Část B:</w:t>
      </w:r>
      <w:r w:rsidRPr="00573C8B">
        <w:rPr>
          <w:b/>
          <w:sz w:val="36"/>
        </w:rPr>
        <w:t> </w:t>
      </w:r>
      <w:proofErr w:type="spellStart"/>
      <w:r w:rsidRPr="00573C8B">
        <w:rPr>
          <w:b/>
          <w:sz w:val="36"/>
        </w:rPr>
        <w:t>k.ú</w:t>
      </w:r>
      <w:proofErr w:type="spellEnd"/>
      <w:r w:rsidRPr="00573C8B">
        <w:rPr>
          <w:b/>
          <w:sz w:val="36"/>
        </w:rPr>
        <w:t xml:space="preserve">. </w:t>
      </w:r>
      <w:r>
        <w:rPr>
          <w:b/>
          <w:sz w:val="36"/>
        </w:rPr>
        <w:t>Dětřichov u Moravské Třebové</w:t>
      </w:r>
    </w:p>
    <w:p w:rsidR="00A60FDE" w:rsidRPr="00C85908" w:rsidRDefault="00A60FDE" w:rsidP="00A60FDE">
      <w:pPr>
        <w:ind w:left="567" w:firstLine="0"/>
        <w:rPr>
          <w:b/>
        </w:rPr>
      </w:pPr>
      <w:r w:rsidRPr="00A55244">
        <w:rPr>
          <w:rFonts w:ascii="Arial" w:hAnsi="Arial" w:cs="Arial"/>
          <w:b/>
        </w:rPr>
        <w:t>Vodní nádrž R1</w:t>
      </w:r>
      <w:r w:rsidRPr="00C85908">
        <w:rPr>
          <w:b/>
        </w:rPr>
        <w:tab/>
      </w:r>
      <w:r w:rsidRPr="00C85908">
        <w:rPr>
          <w:b/>
        </w:rPr>
        <w:tab/>
        <w:t xml:space="preserve"> </w:t>
      </w:r>
    </w:p>
    <w:p w:rsidR="00A60FDE" w:rsidRPr="000F3CBE" w:rsidRDefault="00A60FDE" w:rsidP="00A60FDE">
      <w:pPr>
        <w:ind w:left="0" w:firstLine="2"/>
        <w:rPr>
          <w:rFonts w:ascii="Arial" w:hAnsi="Arial" w:cs="Arial"/>
        </w:rPr>
      </w:pPr>
      <w:r w:rsidRPr="000F3CBE">
        <w:rPr>
          <w:rFonts w:ascii="Arial" w:hAnsi="Arial" w:cs="Arial"/>
        </w:rPr>
        <w:t>V severní části území je navržen</w:t>
      </w:r>
      <w:r>
        <w:rPr>
          <w:rFonts w:ascii="Arial" w:hAnsi="Arial" w:cs="Arial"/>
        </w:rPr>
        <w:t>a</w:t>
      </w:r>
      <w:r w:rsidRPr="000F3C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vodní nádrž</w:t>
      </w:r>
      <w:r w:rsidRPr="000F3CBE">
        <w:rPr>
          <w:rFonts w:ascii="Arial" w:hAnsi="Arial" w:cs="Arial"/>
        </w:rPr>
        <w:t xml:space="preserve"> R1, po je</w:t>
      </w:r>
      <w:r>
        <w:rPr>
          <w:rFonts w:ascii="Arial" w:hAnsi="Arial" w:cs="Arial"/>
        </w:rPr>
        <w:t>jí</w:t>
      </w:r>
      <w:r w:rsidRPr="000F3CBE">
        <w:rPr>
          <w:rFonts w:ascii="Arial" w:hAnsi="Arial" w:cs="Arial"/>
        </w:rPr>
        <w:t xml:space="preserve"> realizaci bude zadržovat část povrchových vod z území. Současně je to opatření k ochraně území před povodněmi.</w:t>
      </w:r>
      <w:bookmarkStart w:id="0" w:name="_Toc370458775"/>
    </w:p>
    <w:bookmarkEnd w:id="0"/>
    <w:p w:rsidR="00A60FDE" w:rsidRPr="000F3CBE" w:rsidRDefault="00A60FDE" w:rsidP="00A60FDE">
      <w:pPr>
        <w:ind w:left="0" w:firstLine="2"/>
        <w:rPr>
          <w:rFonts w:ascii="Arial" w:hAnsi="Arial" w:cs="Arial"/>
        </w:rPr>
      </w:pPr>
      <w:r w:rsidRPr="000F3CBE">
        <w:rPr>
          <w:rFonts w:ascii="Arial" w:hAnsi="Arial" w:cs="Arial"/>
        </w:rPr>
        <w:t>Severně od intravilánu obce Dětřichov u Moravské Třebové u napojení cest C3 a C6 je v rámci PSZ navržen</w:t>
      </w:r>
      <w:r>
        <w:rPr>
          <w:rFonts w:ascii="Arial" w:hAnsi="Arial" w:cs="Arial"/>
        </w:rPr>
        <w:t>a</w:t>
      </w:r>
      <w:r w:rsidRPr="000F3C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vodní nádrž</w:t>
      </w:r>
      <w:r w:rsidRPr="000F3CBE">
        <w:rPr>
          <w:rFonts w:ascii="Arial" w:hAnsi="Arial" w:cs="Arial"/>
        </w:rPr>
        <w:t xml:space="preserve"> R1. T</w:t>
      </w:r>
      <w:r>
        <w:rPr>
          <w:rFonts w:ascii="Arial" w:hAnsi="Arial" w:cs="Arial"/>
        </w:rPr>
        <w:t>a</w:t>
      </w:r>
      <w:r w:rsidRPr="000F3CBE">
        <w:rPr>
          <w:rFonts w:ascii="Arial" w:hAnsi="Arial" w:cs="Arial"/>
        </w:rPr>
        <w:t xml:space="preserve">to </w:t>
      </w:r>
      <w:r>
        <w:rPr>
          <w:rFonts w:ascii="Arial" w:hAnsi="Arial" w:cs="Arial"/>
        </w:rPr>
        <w:t>vodní nádrž</w:t>
      </w:r>
      <w:r w:rsidRPr="000F3CBE">
        <w:rPr>
          <w:rFonts w:ascii="Arial" w:hAnsi="Arial" w:cs="Arial"/>
        </w:rPr>
        <w:t xml:space="preserve"> bude napájen</w:t>
      </w:r>
      <w:r>
        <w:rPr>
          <w:rFonts w:ascii="Arial" w:hAnsi="Arial" w:cs="Arial"/>
        </w:rPr>
        <w:t>a</w:t>
      </w:r>
      <w:r w:rsidRPr="000F3CBE">
        <w:rPr>
          <w:rFonts w:ascii="Arial" w:hAnsi="Arial" w:cs="Arial"/>
        </w:rPr>
        <w:t xml:space="preserve"> z vodoteče Bílého potoka, který je v těsné blízkosti </w:t>
      </w:r>
      <w:r>
        <w:rPr>
          <w:rFonts w:ascii="Arial" w:hAnsi="Arial" w:cs="Arial"/>
        </w:rPr>
        <w:t>vodní nádrže</w:t>
      </w:r>
      <w:r w:rsidRPr="000F3CBE">
        <w:rPr>
          <w:rFonts w:ascii="Arial" w:hAnsi="Arial" w:cs="Arial"/>
        </w:rPr>
        <w:t>. Při nízkých stavech vody se uvažuje možnost napájení z nedaleké studny. Navržení t</w:t>
      </w:r>
      <w:r>
        <w:rPr>
          <w:rFonts w:ascii="Arial" w:hAnsi="Arial" w:cs="Arial"/>
        </w:rPr>
        <w:t>é</w:t>
      </w:r>
      <w:r w:rsidRPr="000F3CBE">
        <w:rPr>
          <w:rFonts w:ascii="Arial" w:hAnsi="Arial" w:cs="Arial"/>
        </w:rPr>
        <w:t xml:space="preserve">to </w:t>
      </w:r>
      <w:r>
        <w:rPr>
          <w:rFonts w:ascii="Arial" w:hAnsi="Arial" w:cs="Arial"/>
        </w:rPr>
        <w:t>vodní nádrže</w:t>
      </w:r>
      <w:r w:rsidRPr="000F3CBE">
        <w:rPr>
          <w:rFonts w:ascii="Arial" w:hAnsi="Arial" w:cs="Arial"/>
        </w:rPr>
        <w:t xml:space="preserve"> bylo vyvoláno požadavkem sboru zástupců. Důvodem jejich požadavku byla absence jakýchkoli vodních ploch v řešeném území a možnost touto stavbou regulovat průtok Bílého potoka.</w:t>
      </w:r>
      <w:r>
        <w:rPr>
          <w:rFonts w:ascii="Arial" w:hAnsi="Arial" w:cs="Arial"/>
        </w:rPr>
        <w:t xml:space="preserve"> Umístění na parcele 1188.</w:t>
      </w:r>
    </w:p>
    <w:p w:rsidR="00A60FDE" w:rsidRPr="000F3CBE" w:rsidRDefault="00A60FDE" w:rsidP="00A60FDE">
      <w:pPr>
        <w:ind w:left="0" w:firstLine="2"/>
        <w:rPr>
          <w:rFonts w:ascii="Arial" w:hAnsi="Arial" w:cs="Arial"/>
        </w:rPr>
      </w:pPr>
      <w:r w:rsidRPr="000F3CBE">
        <w:rPr>
          <w:rFonts w:ascii="Arial" w:hAnsi="Arial" w:cs="Arial"/>
        </w:rPr>
        <w:t xml:space="preserve">Funkce navržené malé vodní nádrže R1: </w:t>
      </w:r>
    </w:p>
    <w:p w:rsidR="00A60FDE" w:rsidRPr="000F3CBE" w:rsidRDefault="00A60FDE" w:rsidP="00A60FDE">
      <w:pPr>
        <w:pStyle w:val="Nadpis2"/>
        <w:numPr>
          <w:ilvl w:val="0"/>
          <w:numId w:val="3"/>
        </w:numPr>
        <w:spacing w:before="0"/>
        <w:ind w:left="567"/>
        <w:rPr>
          <w:rFonts w:ascii="Arial" w:hAnsi="Arial" w:cs="Arial"/>
          <w:b w:val="0"/>
          <w:sz w:val="22"/>
          <w:szCs w:val="22"/>
        </w:rPr>
      </w:pPr>
      <w:r w:rsidRPr="000F3CBE">
        <w:rPr>
          <w:rFonts w:ascii="Arial" w:hAnsi="Arial" w:cs="Arial"/>
          <w:b w:val="0"/>
          <w:sz w:val="22"/>
          <w:szCs w:val="22"/>
        </w:rPr>
        <w:t>Krajinotvorná vodní nádrž</w:t>
      </w:r>
    </w:p>
    <w:p w:rsidR="00A60FDE" w:rsidRPr="000F3CBE" w:rsidRDefault="00A60FDE" w:rsidP="00A60FDE">
      <w:pPr>
        <w:pStyle w:val="Nadpis2"/>
        <w:numPr>
          <w:ilvl w:val="0"/>
          <w:numId w:val="3"/>
        </w:numPr>
        <w:spacing w:before="0"/>
        <w:ind w:left="567"/>
        <w:rPr>
          <w:rStyle w:val="Nadpis3Char"/>
          <w:rFonts w:ascii="Arial" w:hAnsi="Arial" w:cs="Arial"/>
          <w:b/>
          <w:bCs/>
          <w:sz w:val="22"/>
          <w:szCs w:val="22"/>
        </w:rPr>
      </w:pPr>
      <w:r w:rsidRPr="000F3CBE">
        <w:rPr>
          <w:rStyle w:val="Nadpis3Char"/>
          <w:rFonts w:ascii="Arial" w:hAnsi="Arial" w:cs="Arial"/>
          <w:sz w:val="22"/>
          <w:szCs w:val="22"/>
        </w:rPr>
        <w:t>Opatření sloužící ke zvýšení retenční schopnosti krajiny</w:t>
      </w:r>
    </w:p>
    <w:p w:rsidR="00A60FDE" w:rsidRPr="000F3CBE" w:rsidRDefault="00A60FDE" w:rsidP="00A60FDE">
      <w:pPr>
        <w:pStyle w:val="Nadpis2"/>
        <w:numPr>
          <w:ilvl w:val="0"/>
          <w:numId w:val="3"/>
        </w:numPr>
        <w:spacing w:before="0"/>
        <w:ind w:left="567"/>
        <w:rPr>
          <w:rFonts w:ascii="Arial" w:hAnsi="Arial" w:cs="Arial"/>
          <w:sz w:val="22"/>
          <w:szCs w:val="22"/>
        </w:rPr>
      </w:pPr>
      <w:r w:rsidRPr="000F3CBE">
        <w:rPr>
          <w:rStyle w:val="Nadpis3Char"/>
          <w:rFonts w:ascii="Arial" w:hAnsi="Arial" w:cs="Arial"/>
          <w:sz w:val="22"/>
          <w:szCs w:val="22"/>
        </w:rPr>
        <w:t>Opatření ke zlepšení vodních poměrů</w:t>
      </w:r>
      <w:r w:rsidRPr="000F3CBE">
        <w:rPr>
          <w:rFonts w:ascii="Arial" w:hAnsi="Arial" w:cs="Arial"/>
          <w:sz w:val="22"/>
          <w:szCs w:val="22"/>
        </w:rPr>
        <w:t xml:space="preserve"> </w:t>
      </w:r>
    </w:p>
    <w:p w:rsidR="00A60FDE" w:rsidRDefault="00A60FDE" w:rsidP="00A60FDE">
      <w:pPr>
        <w:spacing w:before="0"/>
        <w:ind w:left="567" w:firstLine="0"/>
        <w:rPr>
          <w:rFonts w:ascii="Arial" w:hAnsi="Arial" w:cs="Arial"/>
        </w:rPr>
      </w:pPr>
      <w:r w:rsidRPr="000F3CBE">
        <w:rPr>
          <w:rFonts w:ascii="Arial" w:hAnsi="Arial" w:cs="Arial"/>
        </w:rPr>
        <w:t xml:space="preserve">Pro </w:t>
      </w:r>
      <w:r>
        <w:rPr>
          <w:rFonts w:ascii="Arial" w:hAnsi="Arial" w:cs="Arial"/>
        </w:rPr>
        <w:t>vodní nádrž</w:t>
      </w:r>
      <w:r w:rsidRPr="000F3CBE">
        <w:rPr>
          <w:rFonts w:ascii="Arial" w:hAnsi="Arial" w:cs="Arial"/>
        </w:rPr>
        <w:t xml:space="preserve"> je zpracováno DTR.</w:t>
      </w:r>
    </w:p>
    <w:p w:rsidR="005601D4" w:rsidRDefault="005601D4" w:rsidP="005601D4">
      <w:pPr>
        <w:spacing w:before="0"/>
        <w:ind w:left="0" w:firstLine="0"/>
        <w:rPr>
          <w:rFonts w:ascii="Arial" w:hAnsi="Arial" w:cs="Arial"/>
        </w:rPr>
      </w:pPr>
    </w:p>
    <w:p w:rsidR="005601D4" w:rsidRPr="005601D4" w:rsidRDefault="005601D4" w:rsidP="005601D4">
      <w:pPr>
        <w:ind w:left="0" w:firstLine="0"/>
        <w:rPr>
          <w:rFonts w:ascii="Arial" w:hAnsi="Arial" w:cs="Arial"/>
          <w:szCs w:val="22"/>
        </w:rPr>
      </w:pPr>
      <w:r w:rsidRPr="005601D4">
        <w:rPr>
          <w:rFonts w:ascii="Arial" w:hAnsi="Arial" w:cs="Arial"/>
          <w:szCs w:val="22"/>
        </w:rPr>
        <w:t>CHARAKTERISTIKA NÁDRŽE R1:</w:t>
      </w:r>
    </w:p>
    <w:p w:rsidR="005601D4" w:rsidRPr="005601D4" w:rsidRDefault="005601D4" w:rsidP="005601D4">
      <w:pPr>
        <w:autoSpaceDE w:val="0"/>
        <w:autoSpaceDN w:val="0"/>
        <w:adjustRightInd w:val="0"/>
        <w:spacing w:before="0" w:line="240" w:lineRule="auto"/>
        <w:ind w:left="0" w:firstLine="0"/>
        <w:rPr>
          <w:rFonts w:ascii="Arial" w:hAnsi="Arial" w:cs="Arial"/>
          <w:szCs w:val="22"/>
        </w:rPr>
      </w:pPr>
      <w:r w:rsidRPr="005601D4">
        <w:rPr>
          <w:rFonts w:ascii="Arial" w:hAnsi="Arial" w:cs="Arial"/>
          <w:szCs w:val="22"/>
        </w:rPr>
        <w:t xml:space="preserve">Kóta </w:t>
      </w:r>
      <w:proofErr w:type="spellStart"/>
      <w:r w:rsidRPr="005601D4">
        <w:rPr>
          <w:rFonts w:ascii="Arial" w:hAnsi="Arial" w:cs="Arial"/>
          <w:szCs w:val="22"/>
        </w:rPr>
        <w:t>norm</w:t>
      </w:r>
      <w:proofErr w:type="spellEnd"/>
      <w:r w:rsidRPr="005601D4">
        <w:rPr>
          <w:rFonts w:ascii="Arial" w:hAnsi="Arial" w:cs="Arial"/>
          <w:szCs w:val="22"/>
        </w:rPr>
        <w:t>. hladiny</w:t>
      </w:r>
      <w:r w:rsidRPr="005601D4">
        <w:rPr>
          <w:rFonts w:ascii="Arial" w:hAnsi="Arial" w:cs="Arial"/>
          <w:szCs w:val="22"/>
        </w:rPr>
        <w:tab/>
      </w:r>
      <w:r w:rsidRPr="005601D4">
        <w:rPr>
          <w:rFonts w:ascii="Arial" w:hAnsi="Arial" w:cs="Arial"/>
          <w:szCs w:val="22"/>
        </w:rPr>
        <w:tab/>
      </w:r>
      <w:r w:rsidRPr="005601D4">
        <w:rPr>
          <w:rFonts w:ascii="Arial" w:hAnsi="Arial" w:cs="Arial"/>
          <w:szCs w:val="22"/>
        </w:rPr>
        <w:tab/>
        <w:t>406,00 M N.M.</w:t>
      </w:r>
    </w:p>
    <w:p w:rsidR="005601D4" w:rsidRPr="005601D4" w:rsidRDefault="005601D4" w:rsidP="005601D4">
      <w:pPr>
        <w:autoSpaceDE w:val="0"/>
        <w:autoSpaceDN w:val="0"/>
        <w:adjustRightInd w:val="0"/>
        <w:spacing w:before="0" w:line="240" w:lineRule="auto"/>
        <w:ind w:left="0" w:firstLine="0"/>
        <w:rPr>
          <w:rFonts w:ascii="Arial" w:hAnsi="Arial" w:cs="Arial"/>
          <w:szCs w:val="22"/>
          <w:vertAlign w:val="superscript"/>
        </w:rPr>
      </w:pPr>
      <w:r w:rsidRPr="005601D4">
        <w:rPr>
          <w:rFonts w:ascii="Arial" w:hAnsi="Arial" w:cs="Arial"/>
          <w:szCs w:val="22"/>
        </w:rPr>
        <w:t xml:space="preserve">Objem nádrže při </w:t>
      </w:r>
      <w:proofErr w:type="spellStart"/>
      <w:r w:rsidRPr="005601D4">
        <w:rPr>
          <w:rFonts w:ascii="Arial" w:hAnsi="Arial" w:cs="Arial"/>
          <w:szCs w:val="22"/>
        </w:rPr>
        <w:t>norm</w:t>
      </w:r>
      <w:proofErr w:type="spellEnd"/>
      <w:r w:rsidRPr="005601D4">
        <w:rPr>
          <w:rFonts w:ascii="Arial" w:hAnsi="Arial" w:cs="Arial"/>
          <w:szCs w:val="22"/>
        </w:rPr>
        <w:t>. hl.</w:t>
      </w:r>
      <w:r w:rsidRPr="005601D4">
        <w:rPr>
          <w:rFonts w:ascii="Arial" w:hAnsi="Arial" w:cs="Arial"/>
          <w:szCs w:val="22"/>
        </w:rPr>
        <w:tab/>
      </w:r>
      <w:r w:rsidRPr="005601D4">
        <w:rPr>
          <w:rFonts w:ascii="Arial" w:hAnsi="Arial" w:cs="Arial"/>
          <w:szCs w:val="22"/>
        </w:rPr>
        <w:tab/>
        <w:t>1 000 m</w:t>
      </w:r>
      <w:r w:rsidRPr="005601D4">
        <w:rPr>
          <w:rFonts w:ascii="Arial" w:hAnsi="Arial" w:cs="Arial"/>
          <w:szCs w:val="22"/>
          <w:vertAlign w:val="superscript"/>
        </w:rPr>
        <w:t>3</w:t>
      </w:r>
    </w:p>
    <w:p w:rsidR="005601D4" w:rsidRPr="005601D4" w:rsidRDefault="005601D4" w:rsidP="005601D4">
      <w:pPr>
        <w:spacing w:before="0"/>
        <w:ind w:left="0" w:firstLine="0"/>
        <w:rPr>
          <w:rFonts w:ascii="Arial" w:hAnsi="Arial" w:cs="Arial"/>
          <w:szCs w:val="22"/>
        </w:rPr>
      </w:pPr>
      <w:r w:rsidRPr="005601D4">
        <w:rPr>
          <w:rFonts w:ascii="Arial" w:hAnsi="Arial" w:cs="Arial"/>
          <w:szCs w:val="22"/>
        </w:rPr>
        <w:t>Retenční objem neovladatelný</w:t>
      </w:r>
      <w:r w:rsidRPr="005601D4">
        <w:rPr>
          <w:rFonts w:ascii="Arial" w:hAnsi="Arial" w:cs="Arial"/>
          <w:szCs w:val="22"/>
        </w:rPr>
        <w:tab/>
        <w:t xml:space="preserve">   500 m</w:t>
      </w:r>
      <w:r w:rsidRPr="005601D4">
        <w:rPr>
          <w:rFonts w:ascii="Arial" w:hAnsi="Arial" w:cs="Arial"/>
          <w:szCs w:val="22"/>
          <w:vertAlign w:val="superscript"/>
        </w:rPr>
        <w:t>3</w:t>
      </w:r>
    </w:p>
    <w:p w:rsidR="005601D4" w:rsidRPr="005601D4" w:rsidRDefault="005601D4" w:rsidP="005601D4">
      <w:pPr>
        <w:spacing w:before="0"/>
        <w:ind w:left="0" w:firstLine="0"/>
        <w:rPr>
          <w:rFonts w:ascii="Arial" w:hAnsi="Arial" w:cs="Arial"/>
          <w:szCs w:val="22"/>
        </w:rPr>
      </w:pPr>
      <w:r w:rsidRPr="005601D4">
        <w:rPr>
          <w:rFonts w:ascii="Arial" w:hAnsi="Arial" w:cs="Arial"/>
          <w:szCs w:val="22"/>
        </w:rPr>
        <w:t xml:space="preserve">Plocha při </w:t>
      </w:r>
      <w:proofErr w:type="spellStart"/>
      <w:r w:rsidRPr="005601D4">
        <w:rPr>
          <w:rFonts w:ascii="Arial" w:hAnsi="Arial" w:cs="Arial"/>
          <w:szCs w:val="22"/>
        </w:rPr>
        <w:t>norm</w:t>
      </w:r>
      <w:proofErr w:type="spellEnd"/>
      <w:r w:rsidRPr="005601D4">
        <w:rPr>
          <w:rFonts w:ascii="Arial" w:hAnsi="Arial" w:cs="Arial"/>
          <w:szCs w:val="22"/>
        </w:rPr>
        <w:t>. hladině</w:t>
      </w:r>
      <w:r w:rsidRPr="005601D4">
        <w:rPr>
          <w:rFonts w:ascii="Arial" w:hAnsi="Arial" w:cs="Arial"/>
          <w:szCs w:val="22"/>
        </w:rPr>
        <w:tab/>
      </w:r>
      <w:r w:rsidRPr="005601D4">
        <w:rPr>
          <w:rFonts w:ascii="Arial" w:hAnsi="Arial" w:cs="Arial"/>
          <w:szCs w:val="22"/>
        </w:rPr>
        <w:tab/>
        <w:t>0,1270 ha</w:t>
      </w:r>
    </w:p>
    <w:p w:rsidR="005601D4" w:rsidRPr="005601D4" w:rsidRDefault="005601D4" w:rsidP="005601D4">
      <w:pPr>
        <w:spacing w:before="0"/>
        <w:ind w:left="0" w:firstLine="0"/>
        <w:rPr>
          <w:rFonts w:ascii="Arial" w:hAnsi="Arial" w:cs="Arial"/>
          <w:szCs w:val="22"/>
        </w:rPr>
      </w:pPr>
      <w:r w:rsidRPr="005601D4">
        <w:rPr>
          <w:rFonts w:ascii="Arial" w:hAnsi="Arial" w:cs="Arial"/>
          <w:szCs w:val="22"/>
        </w:rPr>
        <w:t>Výšková kóta koruny hráze</w:t>
      </w:r>
      <w:r w:rsidRPr="005601D4">
        <w:rPr>
          <w:rFonts w:ascii="Arial" w:hAnsi="Arial" w:cs="Arial"/>
          <w:szCs w:val="22"/>
        </w:rPr>
        <w:tab/>
      </w:r>
      <w:r w:rsidRPr="005601D4">
        <w:rPr>
          <w:rFonts w:ascii="Arial" w:hAnsi="Arial" w:cs="Arial"/>
          <w:szCs w:val="22"/>
        </w:rPr>
        <w:tab/>
        <w:t>406,50 m n.m.</w:t>
      </w:r>
      <w:bookmarkStart w:id="1" w:name="_GoBack"/>
      <w:bookmarkEnd w:id="1"/>
    </w:p>
    <w:p w:rsidR="005601D4" w:rsidRPr="005601D4" w:rsidRDefault="005601D4" w:rsidP="005601D4">
      <w:pPr>
        <w:spacing w:before="0"/>
        <w:ind w:left="0" w:firstLine="0"/>
        <w:rPr>
          <w:rFonts w:ascii="Arial" w:hAnsi="Arial" w:cs="Arial"/>
          <w:szCs w:val="22"/>
        </w:rPr>
      </w:pPr>
      <w:r w:rsidRPr="005601D4">
        <w:rPr>
          <w:rFonts w:ascii="Arial" w:hAnsi="Arial" w:cs="Arial"/>
          <w:szCs w:val="22"/>
        </w:rPr>
        <w:t>Délka koruny hráze</w:t>
      </w:r>
      <w:r w:rsidRPr="005601D4">
        <w:rPr>
          <w:rFonts w:ascii="Arial" w:hAnsi="Arial" w:cs="Arial"/>
          <w:szCs w:val="22"/>
        </w:rPr>
        <w:tab/>
      </w:r>
      <w:r w:rsidRPr="005601D4">
        <w:rPr>
          <w:rFonts w:ascii="Arial" w:hAnsi="Arial" w:cs="Arial"/>
          <w:szCs w:val="22"/>
        </w:rPr>
        <w:tab/>
      </w:r>
      <w:r w:rsidRPr="005601D4">
        <w:rPr>
          <w:rFonts w:ascii="Arial" w:hAnsi="Arial" w:cs="Arial"/>
          <w:szCs w:val="22"/>
        </w:rPr>
        <w:tab/>
        <w:t>105 m</w:t>
      </w:r>
    </w:p>
    <w:p w:rsidR="005601D4" w:rsidRPr="005601D4" w:rsidRDefault="005601D4" w:rsidP="005601D4">
      <w:pPr>
        <w:spacing w:before="0"/>
        <w:ind w:left="0" w:firstLine="0"/>
        <w:rPr>
          <w:rFonts w:ascii="Arial" w:hAnsi="Arial" w:cs="Arial"/>
          <w:szCs w:val="22"/>
        </w:rPr>
      </w:pPr>
      <w:r w:rsidRPr="005601D4">
        <w:rPr>
          <w:rFonts w:ascii="Arial" w:hAnsi="Arial" w:cs="Arial"/>
          <w:szCs w:val="22"/>
        </w:rPr>
        <w:t>Sklon vzdušného líce</w:t>
      </w:r>
      <w:r w:rsidRPr="005601D4">
        <w:rPr>
          <w:rFonts w:ascii="Arial" w:hAnsi="Arial" w:cs="Arial"/>
          <w:szCs w:val="22"/>
        </w:rPr>
        <w:tab/>
      </w:r>
      <w:r w:rsidRPr="005601D4">
        <w:rPr>
          <w:rFonts w:ascii="Arial" w:hAnsi="Arial" w:cs="Arial"/>
          <w:szCs w:val="22"/>
        </w:rPr>
        <w:tab/>
      </w:r>
      <w:r w:rsidRPr="005601D4">
        <w:rPr>
          <w:rFonts w:ascii="Arial" w:hAnsi="Arial" w:cs="Arial"/>
          <w:szCs w:val="22"/>
        </w:rPr>
        <w:tab/>
        <w:t>1:2,0</w:t>
      </w:r>
    </w:p>
    <w:p w:rsidR="005601D4" w:rsidRPr="005601D4" w:rsidRDefault="005601D4" w:rsidP="005601D4">
      <w:pPr>
        <w:spacing w:before="0"/>
        <w:ind w:left="0" w:firstLine="0"/>
        <w:rPr>
          <w:rFonts w:ascii="Arial" w:hAnsi="Arial" w:cs="Arial"/>
          <w:szCs w:val="22"/>
        </w:rPr>
      </w:pPr>
      <w:r w:rsidRPr="005601D4">
        <w:rPr>
          <w:rFonts w:ascii="Arial" w:hAnsi="Arial" w:cs="Arial"/>
          <w:szCs w:val="22"/>
        </w:rPr>
        <w:t>Sklon návodního líce</w:t>
      </w:r>
      <w:r w:rsidRPr="005601D4">
        <w:rPr>
          <w:rFonts w:ascii="Arial" w:hAnsi="Arial" w:cs="Arial"/>
          <w:szCs w:val="22"/>
        </w:rPr>
        <w:tab/>
      </w:r>
      <w:r w:rsidRPr="005601D4">
        <w:rPr>
          <w:rFonts w:ascii="Arial" w:hAnsi="Arial" w:cs="Arial"/>
          <w:szCs w:val="22"/>
        </w:rPr>
        <w:tab/>
      </w:r>
      <w:r w:rsidRPr="005601D4">
        <w:rPr>
          <w:rFonts w:ascii="Arial" w:hAnsi="Arial" w:cs="Arial"/>
          <w:szCs w:val="22"/>
        </w:rPr>
        <w:tab/>
        <w:t>1:3,0</w:t>
      </w:r>
    </w:p>
    <w:p w:rsidR="005601D4" w:rsidRPr="000F3CBE" w:rsidRDefault="005601D4" w:rsidP="005601D4">
      <w:pPr>
        <w:spacing w:before="0"/>
        <w:ind w:left="0" w:firstLine="0"/>
        <w:rPr>
          <w:rFonts w:ascii="Arial" w:hAnsi="Arial" w:cs="Arial"/>
        </w:rPr>
      </w:pPr>
    </w:p>
    <w:p w:rsidR="00A60FDE" w:rsidRDefault="00A60FDE" w:rsidP="00A60FDE">
      <w:pPr>
        <w:ind w:left="567" w:firstLine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Polní cesta </w:t>
      </w:r>
      <w:r w:rsidRPr="000F3CBE">
        <w:rPr>
          <w:rFonts w:ascii="Arial" w:hAnsi="Arial" w:cs="Arial"/>
          <w:b/>
        </w:rPr>
        <w:t>C3</w:t>
      </w:r>
      <w:r w:rsidRPr="000F3CB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</w:p>
    <w:p w:rsidR="00A60FDE" w:rsidRPr="000F3CBE" w:rsidRDefault="00A60FDE" w:rsidP="00A60FDE">
      <w:pPr>
        <w:ind w:left="0" w:firstLine="0"/>
        <w:rPr>
          <w:rFonts w:ascii="Arial" w:hAnsi="Arial" w:cs="Arial"/>
        </w:rPr>
      </w:pPr>
      <w:r w:rsidRPr="000F3CBE">
        <w:rPr>
          <w:rFonts w:ascii="Arial" w:hAnsi="Arial" w:cs="Arial"/>
        </w:rPr>
        <w:t>Cesta vedlejší štěrková, šíře jízdního pruhu 4,5m, délka 285 m, odvodnění do vodoteče</w:t>
      </w:r>
      <w:r>
        <w:rPr>
          <w:rFonts w:ascii="Arial" w:hAnsi="Arial" w:cs="Arial"/>
        </w:rPr>
        <w:t xml:space="preserve"> </w:t>
      </w:r>
      <w:r w:rsidRPr="000F3CBE">
        <w:rPr>
          <w:rFonts w:ascii="Arial" w:hAnsi="Arial" w:cs="Arial"/>
        </w:rPr>
        <w:t>přilehlého Bílého potoka. Navazuje na cestu C1, směřuje k severu až k navrženému rybníku R1, navazuje na travnatou cestu C22. Cesta v trase LBK 3 – část LBK 3 ve formě břehové zeleně bude navržena k realizaci společně s cestou C3.</w:t>
      </w:r>
      <w:r>
        <w:rPr>
          <w:rFonts w:ascii="Arial" w:hAnsi="Arial" w:cs="Arial"/>
        </w:rPr>
        <w:t xml:space="preserve"> Vyčleněna je pro ni parcela č. 1149.</w:t>
      </w:r>
    </w:p>
    <w:p w:rsidR="00A60FDE" w:rsidRDefault="00A60FDE" w:rsidP="00A60FDE">
      <w:pPr>
        <w:rPr>
          <w:ins w:id="2" w:author="Báča Petr Ing." w:date="2020-08-03T14:07:00Z"/>
        </w:rPr>
      </w:pPr>
      <w:r w:rsidRPr="00A55244">
        <w:rPr>
          <w:noProof/>
        </w:rPr>
        <w:lastRenderedPageBreak/>
        <w:drawing>
          <wp:inline distT="0" distB="0" distL="0" distR="0" wp14:anchorId="7257BD8C" wp14:editId="2B0F899D">
            <wp:extent cx="3133725" cy="3186582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482" cy="3190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FDE" w:rsidRDefault="00A60FDE" w:rsidP="00A60FDE">
      <w:pPr>
        <w:jc w:val="center"/>
      </w:pPr>
      <w:r w:rsidRPr="006D108E">
        <w:rPr>
          <w:noProof/>
        </w:rPr>
        <w:lastRenderedPageBreak/>
        <w:drawing>
          <wp:inline distT="0" distB="0" distL="0" distR="0" wp14:anchorId="0E1F194A" wp14:editId="5A19E9C6">
            <wp:extent cx="8825057" cy="4038008"/>
            <wp:effectExtent l="0" t="6985" r="7620" b="762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862733" cy="4055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0F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40E73"/>
    <w:multiLevelType w:val="hybridMultilevel"/>
    <w:tmpl w:val="D21AC8D0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3D5817DE"/>
    <w:multiLevelType w:val="multilevel"/>
    <w:tmpl w:val="3990BF80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pStyle w:val="Nadpis3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7F3A205C"/>
    <w:multiLevelType w:val="hybridMultilevel"/>
    <w:tmpl w:val="AE020860"/>
    <w:lvl w:ilvl="0" w:tplc="A95EFD92">
      <w:start w:val="1"/>
      <w:numFmt w:val="decimal"/>
      <w:pStyle w:val="Nadpis2"/>
      <w:lvlText w:val="1.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áča Petr Ing.">
    <w15:presenceInfo w15:providerId="AD" w15:userId="S::p.baca@spucr.cz::816ff214-82ff-482e-a9b7-2e8a4a8d0a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981"/>
    <w:rsid w:val="000C3B7D"/>
    <w:rsid w:val="00272BC8"/>
    <w:rsid w:val="00285981"/>
    <w:rsid w:val="005601D4"/>
    <w:rsid w:val="00A60FDE"/>
    <w:rsid w:val="00FB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AA6E0"/>
  <w15:chartTrackingRefBased/>
  <w15:docId w15:val="{DDDB2203-766E-49A0-9A5F-930BAEA21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60FDE"/>
    <w:pPr>
      <w:spacing w:before="120" w:after="0" w:line="360" w:lineRule="auto"/>
      <w:ind w:left="709" w:firstLine="709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60FDE"/>
    <w:pPr>
      <w:keepNext/>
      <w:keepLines/>
      <w:numPr>
        <w:numId w:val="1"/>
      </w:numPr>
      <w:spacing w:before="400" w:after="120"/>
      <w:outlineLvl w:val="0"/>
    </w:pPr>
    <w:rPr>
      <w:b/>
      <w:bCs/>
      <w:cap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A60FDE"/>
    <w:pPr>
      <w:keepNext/>
      <w:keepLines/>
      <w:numPr>
        <w:numId w:val="2"/>
      </w:numPr>
      <w:spacing w:before="200"/>
      <w:ind w:hanging="731"/>
      <w:outlineLvl w:val="1"/>
    </w:pPr>
    <w:rPr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A60FDE"/>
    <w:pPr>
      <w:keepNext/>
      <w:keepLines/>
      <w:numPr>
        <w:ilvl w:val="2"/>
        <w:numId w:val="1"/>
      </w:numPr>
      <w:spacing w:before="200"/>
      <w:ind w:left="1701" w:hanging="283"/>
      <w:outlineLvl w:val="2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60FDE"/>
    <w:rPr>
      <w:rFonts w:ascii="Times New Roman" w:eastAsia="Times New Roman" w:hAnsi="Times New Roman" w:cs="Times New Roman"/>
      <w:b/>
      <w:bCs/>
      <w:cap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60FDE"/>
    <w:rPr>
      <w:rFonts w:ascii="Times New Roman" w:eastAsia="Times New Roman" w:hAnsi="Times New Roman" w:cs="Times New Roman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60FD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Báča Petr Ing.</dc:creator>
  <cp:keywords/>
  <dc:description/>
  <cp:lastModifiedBy>Šimek Miloš Ing.</cp:lastModifiedBy>
  <cp:revision>3</cp:revision>
  <dcterms:created xsi:type="dcterms:W3CDTF">2020-08-04T11:12:00Z</dcterms:created>
  <dcterms:modified xsi:type="dcterms:W3CDTF">2020-08-12T14:29:00Z</dcterms:modified>
</cp:coreProperties>
</file>